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E4B6B" w14:textId="77777777"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17941" wp14:editId="77358076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FEF636" w14:textId="77777777"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E2481" wp14:editId="1A1B4999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23E3392B" wp14:editId="28F90ED3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02B4C" w14:textId="77777777"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 PER</w:t>
      </w:r>
    </w:p>
    <w:p w14:paraId="0A8A043D" w14:textId="77777777" w:rsidR="002C357C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lang w:eastAsia="it-IT"/>
        </w:rPr>
      </w:pPr>
    </w:p>
    <w:p w14:paraId="6BD154ED" w14:textId="55A3DA5C" w:rsidR="00863216" w:rsidRDefault="00E10782" w:rsidP="00885469">
      <w:pPr>
        <w:suppressAutoHyphens w:val="0"/>
        <w:spacing w:after="120"/>
        <w:jc w:val="both"/>
        <w:rPr>
          <w:rFonts w:ascii="Gadugi" w:eastAsia="Calibri" w:hAnsi="Gadugi" w:cs="Calibri"/>
          <w:b/>
          <w:color w:val="auto"/>
          <w:sz w:val="24"/>
          <w:szCs w:val="28"/>
        </w:rPr>
      </w:pPr>
      <w:r>
        <w:rPr>
          <w:rFonts w:ascii="Gadugi" w:eastAsia="Calibri" w:hAnsi="Gadugi" w:cs="Calibri"/>
          <w:b/>
          <w:color w:val="auto"/>
          <w:sz w:val="24"/>
          <w:szCs w:val="28"/>
        </w:rPr>
        <w:t>25SER010</w:t>
      </w:r>
      <w:r w:rsidR="002C357C">
        <w:rPr>
          <w:rFonts w:ascii="Gadugi" w:eastAsia="Calibri" w:hAnsi="Gadugi" w:cs="Calibri"/>
          <w:b/>
          <w:color w:val="auto"/>
          <w:sz w:val="24"/>
          <w:szCs w:val="28"/>
        </w:rPr>
        <w:t xml:space="preserve"> </w:t>
      </w:r>
      <w:r w:rsidR="002C357C" w:rsidRPr="00E10782">
        <w:rPr>
          <w:rFonts w:ascii="Gadugi" w:eastAsia="Calibri" w:hAnsi="Gadugi" w:cs="Calibri"/>
          <w:b/>
          <w:color w:val="auto"/>
          <w:sz w:val="24"/>
          <w:szCs w:val="28"/>
        </w:rPr>
        <w:t>-</w:t>
      </w:r>
      <w:r>
        <w:rPr>
          <w:rFonts w:ascii="Gadugi" w:eastAsia="Calibri" w:hAnsi="Gadugi" w:cs="Calibri"/>
          <w:b/>
          <w:color w:val="auto"/>
          <w:sz w:val="24"/>
          <w:szCs w:val="28"/>
        </w:rPr>
        <w:t xml:space="preserve"> </w:t>
      </w:r>
      <w:r w:rsidRPr="00E10782">
        <w:rPr>
          <w:rFonts w:ascii="Gadugi" w:eastAsia="Calibri" w:hAnsi="Gadugi" w:cs="Calibri"/>
          <w:b/>
          <w:color w:val="auto"/>
          <w:sz w:val="24"/>
          <w:szCs w:val="28"/>
        </w:rPr>
        <w:t xml:space="preserve">Avviso finalizzato all’acquisizione di manifestazioni di interesse da parte degli operatori economici interessati </w:t>
      </w:r>
      <w:r w:rsidR="005A4D1C">
        <w:rPr>
          <w:rFonts w:ascii="Gadugi" w:eastAsia="Calibri" w:hAnsi="Gadugi" w:cs="Calibri"/>
          <w:b/>
          <w:color w:val="auto"/>
          <w:sz w:val="24"/>
          <w:szCs w:val="28"/>
        </w:rPr>
        <w:t>al</w:t>
      </w:r>
      <w:r w:rsidRPr="00E10782">
        <w:rPr>
          <w:rFonts w:ascii="Gadugi" w:eastAsia="Calibri" w:hAnsi="Gadugi" w:cs="Calibri"/>
          <w:b/>
          <w:color w:val="auto"/>
          <w:sz w:val="24"/>
          <w:szCs w:val="28"/>
        </w:rPr>
        <w:t xml:space="preserve"> servizio di abbattimento degli animali in caso di focolaio di malattia infettiva a favore degli Enti del Servizio Sanitario Regionale del Friuli-Venezia Giulia</w:t>
      </w:r>
    </w:p>
    <w:p w14:paraId="58B3EDD9" w14:textId="77777777" w:rsidR="00885469" w:rsidRPr="00C34E35" w:rsidRDefault="00885469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14:paraId="09B89173" w14:textId="77777777"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(c.f._________________________________________),</w:t>
      </w:r>
    </w:p>
    <w:p w14:paraId="08B0A6AC" w14:textId="77777777"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14:paraId="7BF6C94E" w14:textId="77777777"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14:paraId="4595B7B6" w14:textId="77777777"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(Prov.___________), Via____________________________________ n. _________,</w:t>
      </w:r>
    </w:p>
    <w:p w14:paraId="1BB59D0F" w14:textId="77777777"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14:paraId="2156F70F" w14:textId="77777777"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2050AD2E" w14:textId="77777777" w:rsidR="00006D46" w:rsidRDefault="00754221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14:paraId="52107010" w14:textId="77777777" w:rsidR="00863216" w:rsidRPr="00C34E35" w:rsidRDefault="00863216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179D701B" w14:textId="11A4DD82" w:rsidR="00E10782" w:rsidRPr="005C18A5" w:rsidRDefault="00DA0EE5" w:rsidP="00E10782">
      <w:pPr>
        <w:spacing w:after="0" w:line="360" w:lineRule="auto"/>
        <w:jc w:val="both"/>
        <w:rPr>
          <w:rFonts w:ascii="Gadugi" w:hAnsi="Gadugi"/>
          <w:sz w:val="20"/>
          <w:szCs w:val="20"/>
        </w:rPr>
      </w:pPr>
      <w:r w:rsidRPr="00E10782">
        <w:rPr>
          <w:rFonts w:ascii="Gadugi" w:hAnsi="Gadugi" w:cs="Tahoma"/>
        </w:rPr>
        <w:t xml:space="preserve">il proprio </w:t>
      </w:r>
      <w:r w:rsidRPr="00E10782">
        <w:rPr>
          <w:rFonts w:ascii="Gadugi" w:hAnsi="Gadugi" w:cs="Tahoma"/>
          <w:b/>
        </w:rPr>
        <w:t xml:space="preserve">interesse a partecipare </w:t>
      </w:r>
      <w:r w:rsidR="002C357C" w:rsidRPr="00E10782">
        <w:rPr>
          <w:rFonts w:ascii="Gadugi" w:hAnsi="Gadugi" w:cs="Tahoma"/>
          <w:b/>
        </w:rPr>
        <w:t>all’Avviso in oggetto</w:t>
      </w:r>
      <w:r w:rsidR="002C357C" w:rsidRPr="00E10782">
        <w:rPr>
          <w:rFonts w:ascii="Gadugi" w:hAnsi="Gadugi" w:cs="Tahoma"/>
        </w:rPr>
        <w:t xml:space="preserve"> finalizzato</w:t>
      </w:r>
      <w:r w:rsidR="005A4D1C">
        <w:rPr>
          <w:rFonts w:ascii="Gadugi" w:hAnsi="Gadugi" w:cs="Tahoma"/>
        </w:rPr>
        <w:t>, nelle more dell’indizione della relativa gara,</w:t>
      </w:r>
      <w:r w:rsidR="002C357C" w:rsidRPr="00E10782">
        <w:rPr>
          <w:rFonts w:ascii="Gadugi" w:hAnsi="Gadugi" w:cs="Tahoma"/>
        </w:rPr>
        <w:t xml:space="preserve"> </w:t>
      </w:r>
      <w:r w:rsidR="00E10782" w:rsidRPr="00E10782">
        <w:rPr>
          <w:rFonts w:ascii="Gadugi" w:hAnsi="Gadugi"/>
          <w:bCs/>
        </w:rPr>
        <w:t>alla creazione di un elenco di</w:t>
      </w:r>
      <w:r w:rsidR="00E34918" w:rsidRPr="00E10782">
        <w:rPr>
          <w:rFonts w:ascii="Gadugi" w:hAnsi="Gadugi"/>
          <w:bCs/>
        </w:rPr>
        <w:t xml:space="preserve"> operatori</w:t>
      </w:r>
      <w:r w:rsidR="002C357C" w:rsidRPr="00E10782">
        <w:rPr>
          <w:rFonts w:ascii="Gadugi" w:hAnsi="Gadugi"/>
          <w:bCs/>
        </w:rPr>
        <w:t xml:space="preserve"> </w:t>
      </w:r>
      <w:r w:rsidR="00E34918" w:rsidRPr="00E10782">
        <w:rPr>
          <w:rFonts w:ascii="Gadugi" w:hAnsi="Gadugi"/>
          <w:bCs/>
        </w:rPr>
        <w:t>economici</w:t>
      </w:r>
      <w:r w:rsidR="002C357C" w:rsidRPr="00E10782">
        <w:rPr>
          <w:rFonts w:ascii="Gadugi" w:hAnsi="Gadugi"/>
          <w:bCs/>
        </w:rPr>
        <w:t xml:space="preserve"> </w:t>
      </w:r>
      <w:r w:rsidR="00E10782" w:rsidRPr="00E10782">
        <w:rPr>
          <w:rFonts w:ascii="Gadugi" w:hAnsi="Gadugi"/>
          <w:bCs/>
        </w:rPr>
        <w:t xml:space="preserve">da cui potranno essere tratti i nomi dei soggetti da invitare alle eventuali </w:t>
      </w:r>
      <w:r w:rsidR="007D7968">
        <w:rPr>
          <w:rFonts w:ascii="Gadugi" w:hAnsi="Gadugi"/>
          <w:bCs/>
        </w:rPr>
        <w:t xml:space="preserve">e </w:t>
      </w:r>
      <w:r w:rsidR="00E10782" w:rsidRPr="00E10782">
        <w:rPr>
          <w:rFonts w:ascii="Gadugi" w:hAnsi="Gadugi"/>
          <w:bCs/>
        </w:rPr>
        <w:t>successive procedure di affidament</w:t>
      </w:r>
      <w:r w:rsidR="004A4C24">
        <w:rPr>
          <w:rFonts w:ascii="Gadugi" w:hAnsi="Gadugi"/>
          <w:bCs/>
        </w:rPr>
        <w:t>o</w:t>
      </w:r>
      <w:r w:rsidR="005414C2">
        <w:rPr>
          <w:rFonts w:ascii="Gadugi" w:hAnsi="Gadugi"/>
          <w:bCs/>
        </w:rPr>
        <w:t xml:space="preserve"> </w:t>
      </w:r>
      <w:r w:rsidR="00E10782" w:rsidRPr="00E10782">
        <w:rPr>
          <w:rFonts w:ascii="Gadugi" w:hAnsi="Gadugi"/>
          <w:bCs/>
        </w:rPr>
        <w:t>del servizio di abbattimento degli animali presenti in allevamenti registrati o riconosciuti, in caso di focolaio di malattia infettiva a favore degli Enti del Servizio Sanitario Regionale del Friuli-Venezia Giulia</w:t>
      </w:r>
      <w:r w:rsidR="000D513A" w:rsidRPr="00E10782">
        <w:rPr>
          <w:rFonts w:ascii="Gadugi" w:hAnsi="Gadugi"/>
          <w:bCs/>
        </w:rPr>
        <w:t xml:space="preserve"> (</w:t>
      </w:r>
      <w:r w:rsidR="00E10782" w:rsidRPr="00E10782">
        <w:rPr>
          <w:rFonts w:ascii="Gadugi" w:hAnsi="Gadugi"/>
          <w:bCs/>
        </w:rPr>
        <w:t>25SER010</w:t>
      </w:r>
      <w:r w:rsidR="002C357C" w:rsidRPr="00E10782">
        <w:rPr>
          <w:rFonts w:ascii="Gadugi" w:hAnsi="Gadugi"/>
          <w:bCs/>
        </w:rPr>
        <w:t xml:space="preserve">). </w:t>
      </w:r>
    </w:p>
    <w:p w14:paraId="6D6C7E30" w14:textId="77777777" w:rsidR="00E10782" w:rsidRDefault="00E10782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14:paraId="22043E80" w14:textId="77777777"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17DE685A" w14:textId="77777777"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14:paraId="4A5612D8" w14:textId="77777777"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14:paraId="631DD39D" w14:textId="77777777"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lastRenderedPageBreak/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C371DD">
        <w:rPr>
          <w:rFonts w:ascii="Gadugi" w:hAnsi="Gadugi"/>
          <w:bCs/>
        </w:rPr>
        <w:t xml:space="preserve">io____________________________) </w:t>
      </w:r>
      <w:r w:rsidRPr="00C371DD">
        <w:rPr>
          <w:rFonts w:ascii="Gadugi" w:hAnsi="Gadugi"/>
          <w:bCs/>
        </w:rPr>
        <w:t xml:space="preserve">per </w:t>
      </w:r>
      <w:r w:rsidR="002638EC">
        <w:rPr>
          <w:rFonts w:ascii="Gadugi" w:hAnsi="Gadugi"/>
          <w:bCs/>
        </w:rPr>
        <w:t>il servizio di abbattimento degli animali</w:t>
      </w:r>
      <w:r w:rsidRPr="00C371DD">
        <w:rPr>
          <w:rFonts w:ascii="Gadugi" w:hAnsi="Gadugi"/>
          <w:bCs/>
        </w:rPr>
        <w:t>;</w:t>
      </w:r>
    </w:p>
    <w:p w14:paraId="0A4C2480" w14:textId="77777777" w:rsidR="00455F27" w:rsidRPr="002638EC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2638EC">
        <w:rPr>
          <w:rFonts w:ascii="Gadugi" w:hAnsi="Gadugi"/>
          <w:bCs/>
        </w:rPr>
        <w:t xml:space="preserve">che la Ditta/Società indicata in epigrafe ha comprovata </w:t>
      </w:r>
      <w:r w:rsidR="00455F27" w:rsidRPr="002638EC">
        <w:rPr>
          <w:rFonts w:ascii="Gadugi" w:hAnsi="Gadugi"/>
          <w:bCs/>
        </w:rPr>
        <w:t xml:space="preserve">esperienza </w:t>
      </w:r>
      <w:r w:rsidR="002638EC">
        <w:rPr>
          <w:rFonts w:ascii="Gadugi" w:hAnsi="Gadugi"/>
          <w:bCs/>
        </w:rPr>
        <w:t xml:space="preserve">nello specifico settore oggetto del servizio. </w:t>
      </w:r>
      <w:r w:rsidR="00455F27" w:rsidRPr="002638EC">
        <w:rPr>
          <w:rFonts w:ascii="Gadugi" w:hAnsi="Gadugi"/>
          <w:bCs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5F27" w:rsidRPr="00E313EA" w14:paraId="1C4BC0EB" w14:textId="77777777" w:rsidTr="00D32075">
        <w:tc>
          <w:tcPr>
            <w:tcW w:w="5000" w:type="pct"/>
            <w:shd w:val="clear" w:color="auto" w:fill="F2F2F2"/>
          </w:tcPr>
          <w:p w14:paraId="2620FCA5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FACSIMILE </w:t>
            </w:r>
          </w:p>
          <w:p w14:paraId="5A891DFB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5950106E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6F933B87" w14:textId="77777777" w:rsidR="00455F27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14:paraId="7E5F95A3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55F27" w:rsidRPr="00A7264E" w14:paraId="103D0601" w14:textId="77777777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FC8820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FEFB7A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027EF1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CCB4B2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55F27" w:rsidRPr="00A7264E" w14:paraId="113FB519" w14:textId="77777777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1C1913" w14:textId="77777777"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FAB709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4C9289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9E6970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7E6C9462" w14:textId="77777777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133787" w14:textId="77777777"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461FC5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3D875C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7E9024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18003CF0" w14:textId="77777777" w:rsidTr="00D32075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85759B" w14:textId="77777777"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FD747A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6A5CDC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795D62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615C4CF8" w14:textId="77777777" w:rsidTr="00D32075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2E8FD6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50FDFB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2C359E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11A10E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72388B75" w14:textId="77777777" w:rsidTr="00D32075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01B51A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8D70ED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31FCB5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B85F9B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14:paraId="7E4AF2A6" w14:textId="77777777" w:rsidR="00455F27" w:rsidRPr="00A7264E" w:rsidRDefault="00455F27" w:rsidP="00D32075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14:paraId="2134BF87" w14:textId="77777777" w:rsidR="00D15E77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</w:p>
    <w:p w14:paraId="7FA474CE" w14:textId="77777777"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r w:rsidR="00C371DD">
        <w:t xml:space="preserve">predetta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r w:rsidR="00C371DD">
        <w:rPr>
          <w:rFonts w:ascii="Gadugi" w:hAnsi="Gadugi"/>
          <w:bCs/>
        </w:rPr>
        <w:t>D.Lgs.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r w:rsidR="00C371DD">
        <w:rPr>
          <w:rFonts w:ascii="Gadugi" w:hAnsi="Gadugi"/>
          <w:bCs/>
        </w:rPr>
        <w:t>D.Lgs.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14:paraId="63221013" w14:textId="77777777"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14:paraId="2CCF91E1" w14:textId="77777777"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321C2A93" w14:textId="77777777"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14:paraId="7D9A07F7" w14:textId="77777777"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19308246" w14:textId="77777777"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0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14:paraId="75026E80" w14:textId="77777777"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lastRenderedPageBreak/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0"/>
    <w:p w14:paraId="795611BE" w14:textId="77777777"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14:paraId="75F39FEE" w14:textId="77777777"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14:paraId="1E4B5BAF" w14:textId="77777777"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14:paraId="4C09038B" w14:textId="77777777"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14:paraId="10D9C377" w14:textId="77777777"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14:paraId="0D2C6927" w14:textId="77777777"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14:paraId="7BCAA421" w14:textId="77777777"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14:paraId="28077136" w14:textId="77777777"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Si allega</w:t>
      </w:r>
      <w:r w:rsidR="00863216">
        <w:rPr>
          <w:rFonts w:ascii="Gadugi" w:hAnsi="Gadugi"/>
          <w:bCs/>
        </w:rPr>
        <w:t>:</w:t>
      </w:r>
    </w:p>
    <w:p w14:paraId="408EFBC2" w14:textId="77777777"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14:paraId="485D24D5" w14:textId="77777777"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14:paraId="385AD3AD" w14:textId="77777777"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14:paraId="0F775497" w14:textId="77777777"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14:paraId="6FF4D5EE" w14:textId="77777777"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14:paraId="1EC00AB1" w14:textId="77777777"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14:paraId="4866EC43" w14:textId="77777777"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lastRenderedPageBreak/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14:paraId="2F829684" w14:textId="77777777"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14:paraId="3FD5071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>RAGIONE SOCIALE:</w:t>
      </w:r>
      <w:permStart w:id="1257529498" w:edGrp="everyone"/>
      <w:r w:rsidRPr="00C371DD">
        <w:rPr>
          <w:rFonts w:ascii="Gadugi" w:hAnsi="Gadugi" w:cs="Arial"/>
          <w:sz w:val="24"/>
        </w:rPr>
        <w:t>__________________________________________________</w:t>
      </w:r>
      <w:permEnd w:id="1257529498"/>
    </w:p>
    <w:p w14:paraId="6A7CEB18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FISCALE:  </w:t>
      </w:r>
      <w:permStart w:id="1356483180" w:edGrp="everyone"/>
      <w:r w:rsidRPr="00C371DD">
        <w:rPr>
          <w:rFonts w:ascii="Gadugi" w:hAnsi="Gadugi" w:cs="Arial"/>
          <w:sz w:val="20"/>
        </w:rPr>
        <w:t>____________________________</w:t>
      </w:r>
      <w:permEnd w:id="1356483180"/>
      <w:r w:rsidRPr="00C371DD">
        <w:rPr>
          <w:rFonts w:ascii="Gadugi" w:hAnsi="Gadugi" w:cs="Arial"/>
          <w:sz w:val="20"/>
        </w:rPr>
        <w:tab/>
        <w:t xml:space="preserve">PARTITA IVA: </w:t>
      </w:r>
      <w:permStart w:id="764742824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764742824"/>
    <w:p w14:paraId="5553E257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14:paraId="0E1F0FA8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676046419" w:edGrp="everyone"/>
      <w:r w:rsidRPr="00C371DD">
        <w:rPr>
          <w:rFonts w:ascii="Gadugi" w:hAnsi="Gadugi" w:cs="Arial"/>
          <w:sz w:val="20"/>
        </w:rPr>
        <w:t>________________________________</w:t>
      </w:r>
      <w:permEnd w:id="1676046419"/>
      <w:r w:rsidRPr="00C371DD">
        <w:rPr>
          <w:rFonts w:ascii="Gadugi" w:hAnsi="Gadugi" w:cs="Arial"/>
          <w:sz w:val="20"/>
        </w:rPr>
        <w:t>CITTÁ:</w:t>
      </w:r>
      <w:permStart w:id="2124368867" w:edGrp="everyone"/>
      <w:r w:rsidRPr="00C371DD">
        <w:rPr>
          <w:rFonts w:ascii="Gadugi" w:hAnsi="Gadugi" w:cs="Arial"/>
          <w:sz w:val="20"/>
        </w:rPr>
        <w:t>_______________________________</w:t>
      </w:r>
      <w:permEnd w:id="2124368867"/>
      <w:r w:rsidRPr="00C371DD">
        <w:rPr>
          <w:rFonts w:ascii="Gadugi" w:hAnsi="Gadugi" w:cs="Arial"/>
          <w:sz w:val="20"/>
        </w:rPr>
        <w:t>CAP:</w:t>
      </w:r>
      <w:permStart w:id="355467457" w:edGrp="everyone"/>
      <w:r w:rsidRPr="00C371DD">
        <w:rPr>
          <w:rFonts w:ascii="Gadugi" w:hAnsi="Gadugi" w:cs="Arial"/>
          <w:sz w:val="20"/>
        </w:rPr>
        <w:t>______________</w:t>
      </w:r>
      <w:permEnd w:id="355467457"/>
    </w:p>
    <w:p w14:paraId="58A850A9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768561120" w:edGrp="everyone"/>
      <w:r w:rsidRPr="00C371DD">
        <w:rPr>
          <w:rFonts w:ascii="Gadugi" w:hAnsi="Gadugi" w:cs="Arial"/>
          <w:sz w:val="20"/>
        </w:rPr>
        <w:t>__________________</w:t>
      </w:r>
      <w:permEnd w:id="1768561120"/>
      <w:r w:rsidRPr="00C371DD">
        <w:rPr>
          <w:rFonts w:ascii="Gadugi" w:hAnsi="Gadugi" w:cs="Arial"/>
          <w:sz w:val="20"/>
        </w:rPr>
        <w:t xml:space="preserve">N. </w:t>
      </w:r>
      <w:proofErr w:type="spellStart"/>
      <w:r w:rsidRPr="00C371DD">
        <w:rPr>
          <w:rFonts w:ascii="Gadugi" w:hAnsi="Gadugi" w:cs="Arial"/>
          <w:sz w:val="20"/>
        </w:rPr>
        <w:t>Fax:</w:t>
      </w:r>
      <w:permStart w:id="1857381795" w:edGrp="everyone"/>
      <w:r w:rsidRPr="00C371DD">
        <w:rPr>
          <w:rFonts w:ascii="Gadugi" w:hAnsi="Gadugi" w:cs="Arial"/>
          <w:sz w:val="20"/>
        </w:rPr>
        <w:t>_______________</w:t>
      </w:r>
      <w:permEnd w:id="1857381795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529231446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529231446"/>
    </w:p>
    <w:p w14:paraId="4C2B38D0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PEC</w:t>
      </w:r>
      <w:permStart w:id="202983225" w:edGrp="everyone"/>
      <w:r w:rsidRPr="00C371DD">
        <w:rPr>
          <w:rFonts w:ascii="Gadugi" w:hAnsi="Gadugi" w:cs="Arial"/>
          <w:sz w:val="20"/>
        </w:rPr>
        <w:t>:  __________________________________________________________</w:t>
      </w:r>
      <w:permEnd w:id="202983225"/>
    </w:p>
    <w:p w14:paraId="312F601A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1060718334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1060718334"/>
    <w:p w14:paraId="01868570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144467347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144467347"/>
    </w:p>
    <w:p w14:paraId="20B9D1D0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1848914622" w:edGrp="everyone"/>
      <w:permEnd w:id="1848914622"/>
    </w:p>
    <w:p w14:paraId="13B2CDEA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permStart w:id="1080302775" w:edGrp="everyone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1080302775"/>
      <w:r w:rsidRPr="00C371DD">
        <w:rPr>
          <w:rFonts w:ascii="Gadugi" w:hAnsi="Gadugi" w:cs="Arial"/>
          <w:sz w:val="20"/>
        </w:rPr>
        <w:t>CITTÁ</w:t>
      </w:r>
      <w:permStart w:id="1126107751" w:edGrp="everyone"/>
      <w:r w:rsidRPr="00C371DD">
        <w:rPr>
          <w:rFonts w:ascii="Gadugi" w:hAnsi="Gadugi" w:cs="Arial"/>
          <w:sz w:val="20"/>
        </w:rPr>
        <w:t>:_______________________________</w:t>
      </w:r>
      <w:permEnd w:id="1126107751"/>
      <w:r w:rsidRPr="00C371DD">
        <w:rPr>
          <w:rFonts w:ascii="Gadugi" w:hAnsi="Gadugi" w:cs="Arial"/>
          <w:sz w:val="20"/>
        </w:rPr>
        <w:t>CAP:</w:t>
      </w:r>
      <w:permStart w:id="231035272" w:edGrp="everyone"/>
      <w:r w:rsidRPr="00C371DD">
        <w:rPr>
          <w:rFonts w:ascii="Gadugi" w:hAnsi="Gadugi" w:cs="Arial"/>
          <w:sz w:val="20"/>
        </w:rPr>
        <w:t>______________</w:t>
      </w:r>
      <w:permEnd w:id="231035272"/>
    </w:p>
    <w:p w14:paraId="4D92559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06325966" w:edGrp="everyone"/>
      <w:r w:rsidRPr="00C371DD">
        <w:rPr>
          <w:rFonts w:ascii="Gadugi" w:hAnsi="Gadugi" w:cs="Arial"/>
          <w:sz w:val="20"/>
        </w:rPr>
        <w:t>________________</w:t>
      </w:r>
      <w:permEnd w:id="106325966"/>
      <w:r w:rsidRPr="00C371DD">
        <w:rPr>
          <w:rFonts w:ascii="Gadugi" w:hAnsi="Gadugi" w:cs="Arial"/>
          <w:sz w:val="20"/>
        </w:rPr>
        <w:t xml:space="preserve">N. </w:t>
      </w:r>
      <w:proofErr w:type="spellStart"/>
      <w:r w:rsidRPr="00C371DD">
        <w:rPr>
          <w:rFonts w:ascii="Gadugi" w:hAnsi="Gadugi" w:cs="Arial"/>
          <w:sz w:val="20"/>
        </w:rPr>
        <w:t>Fax:</w:t>
      </w:r>
      <w:permStart w:id="1193100777" w:edGrp="everyone"/>
      <w:r w:rsidRPr="00C371DD">
        <w:rPr>
          <w:rFonts w:ascii="Gadugi" w:hAnsi="Gadugi" w:cs="Arial"/>
          <w:sz w:val="20"/>
        </w:rPr>
        <w:t>________________</w:t>
      </w:r>
      <w:permEnd w:id="1193100777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897349487" w:edGrp="everyone"/>
      <w:r w:rsidRPr="00C371DD">
        <w:rPr>
          <w:rFonts w:ascii="Gadugi" w:hAnsi="Gadugi" w:cs="Arial"/>
          <w:sz w:val="20"/>
        </w:rPr>
        <w:t>__________________________________</w:t>
      </w:r>
      <w:permEnd w:id="897349487"/>
    </w:p>
    <w:p w14:paraId="01E9B625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PEC</w:t>
      </w:r>
      <w:permStart w:id="253174799" w:edGrp="everyone"/>
      <w:r w:rsidRPr="00C371DD">
        <w:rPr>
          <w:rFonts w:ascii="Gadugi" w:hAnsi="Gadugi" w:cs="Arial"/>
          <w:sz w:val="20"/>
        </w:rPr>
        <w:t>:  ____________________________________________________________</w:t>
      </w:r>
      <w:permEnd w:id="253174799"/>
    </w:p>
    <w:p w14:paraId="7DFD5B0A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14:paraId="7B9A9846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867451485" w:edGrp="everyone"/>
      <w:r w:rsidRPr="00C371DD">
        <w:rPr>
          <w:rFonts w:ascii="Gadugi" w:hAnsi="Gadugi" w:cs="Arial"/>
          <w:sz w:val="20"/>
        </w:rPr>
        <w:t>________________________________</w:t>
      </w:r>
      <w:permEnd w:id="1867451485"/>
      <w:r w:rsidRPr="00C371DD">
        <w:rPr>
          <w:rFonts w:ascii="Gadugi" w:hAnsi="Gadugi" w:cs="Arial"/>
          <w:sz w:val="20"/>
        </w:rPr>
        <w:t>CITTÁ:</w:t>
      </w:r>
      <w:permStart w:id="577270568" w:edGrp="everyone"/>
      <w:r w:rsidRPr="00C371DD">
        <w:rPr>
          <w:rFonts w:ascii="Gadugi" w:hAnsi="Gadugi" w:cs="Arial"/>
          <w:sz w:val="20"/>
        </w:rPr>
        <w:t>_______________________________</w:t>
      </w:r>
      <w:permEnd w:id="577270568"/>
      <w:r w:rsidRPr="00C371DD">
        <w:rPr>
          <w:rFonts w:ascii="Gadugi" w:hAnsi="Gadugi" w:cs="Arial"/>
          <w:sz w:val="20"/>
        </w:rPr>
        <w:t>CAP</w:t>
      </w:r>
      <w:permStart w:id="358361744" w:edGrp="everyone"/>
      <w:r w:rsidRPr="00C371DD">
        <w:rPr>
          <w:rFonts w:ascii="Gadugi" w:hAnsi="Gadugi" w:cs="Arial"/>
          <w:sz w:val="20"/>
        </w:rPr>
        <w:t>:______________</w:t>
      </w:r>
    </w:p>
    <w:permEnd w:id="358361744"/>
    <w:p w14:paraId="74D0C01E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1333666202" w:edGrp="everyone"/>
      <w:r w:rsidRPr="00C371DD">
        <w:rPr>
          <w:rFonts w:ascii="Gadugi" w:hAnsi="Gadugi" w:cs="Arial"/>
          <w:sz w:val="20"/>
        </w:rPr>
        <w:t>: __________________</w:t>
      </w:r>
      <w:permEnd w:id="1333666202"/>
      <w:r w:rsidRPr="00C371DD">
        <w:rPr>
          <w:rFonts w:ascii="Gadugi" w:hAnsi="Gadugi" w:cs="Arial"/>
          <w:sz w:val="20"/>
        </w:rPr>
        <w:t>N. Fax:</w:t>
      </w:r>
      <w:permStart w:id="1388663124" w:edGrp="everyone"/>
      <w:r w:rsidRPr="00C371DD">
        <w:rPr>
          <w:rFonts w:ascii="Gadugi" w:hAnsi="Gadugi" w:cs="Arial"/>
          <w:sz w:val="20"/>
        </w:rPr>
        <w:t>________________</w:t>
      </w:r>
      <w:permEnd w:id="1388663124"/>
      <w:proofErr w:type="spell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716115258" w:edGrp="everyone"/>
      <w:r w:rsidRPr="00C371DD">
        <w:rPr>
          <w:rFonts w:ascii="Gadugi" w:hAnsi="Gadugi" w:cs="Arial"/>
          <w:sz w:val="20"/>
        </w:rPr>
        <w:t>__________________________________</w:t>
      </w:r>
      <w:permEnd w:id="716115258"/>
    </w:p>
    <w:p w14:paraId="0767477F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14:paraId="202E8BB6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14:paraId="34B27DEA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1494169445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1494169445"/>
    <w:p w14:paraId="3E9547B5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14:paraId="7FECD273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1570983316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1570983316"/>
      <w:r w:rsidRPr="00C371DD">
        <w:rPr>
          <w:rFonts w:ascii="Gadugi" w:hAnsi="Gadugi" w:cs="Arial"/>
          <w:sz w:val="20"/>
        </w:rPr>
        <w:t>N. Fax</w:t>
      </w:r>
      <w:permStart w:id="685798808" w:edGrp="everyone"/>
      <w:r w:rsidRPr="00C371DD">
        <w:rPr>
          <w:rFonts w:ascii="Gadugi" w:hAnsi="Gadugi" w:cs="Arial"/>
          <w:sz w:val="20"/>
        </w:rPr>
        <w:t>:__________________</w:t>
      </w:r>
    </w:p>
    <w:permEnd w:id="685798808"/>
    <w:p w14:paraId="3B5294F7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741761895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741761895"/>
    </w:p>
    <w:p w14:paraId="6A29A610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936019467" w:edGrp="everyone"/>
      <w:r w:rsidRPr="00C371DD">
        <w:rPr>
          <w:rFonts w:ascii="Gadugi" w:hAnsi="Gadugi" w:cs="Arial"/>
          <w:sz w:val="20"/>
        </w:rPr>
        <w:t>____________________</w:t>
      </w:r>
      <w:permEnd w:id="1936019467"/>
      <w:r w:rsidRPr="00C371DD">
        <w:rPr>
          <w:rFonts w:ascii="Gadugi" w:hAnsi="Gadugi" w:cs="Arial"/>
          <w:sz w:val="20"/>
        </w:rPr>
        <w:t>N. Fax:</w:t>
      </w:r>
      <w:permStart w:id="1524705224" w:edGrp="everyone"/>
      <w:r w:rsidRPr="00C371DD">
        <w:rPr>
          <w:rFonts w:ascii="Gadugi" w:hAnsi="Gadugi" w:cs="Arial"/>
          <w:sz w:val="20"/>
        </w:rPr>
        <w:t>__________________</w:t>
      </w:r>
      <w:permEnd w:id="1524705224"/>
    </w:p>
    <w:p w14:paraId="5AD4A7F3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1543914689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1543914689"/>
    </w:p>
    <w:p w14:paraId="2B3C03F3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617425426" w:edGrp="everyone"/>
      <w:r w:rsidRPr="00C371DD">
        <w:rPr>
          <w:rFonts w:ascii="Gadugi" w:hAnsi="Gadugi" w:cs="Arial"/>
          <w:sz w:val="20"/>
        </w:rPr>
        <w:t>____________________</w:t>
      </w:r>
      <w:permEnd w:id="617425426"/>
      <w:r w:rsidRPr="00C371DD">
        <w:rPr>
          <w:rFonts w:ascii="Gadugi" w:hAnsi="Gadugi" w:cs="Arial"/>
          <w:sz w:val="20"/>
        </w:rPr>
        <w:t>N. Fax</w:t>
      </w:r>
      <w:permStart w:id="874119348" w:edGrp="everyone"/>
      <w:r w:rsidRPr="00C371DD">
        <w:rPr>
          <w:rFonts w:ascii="Gadugi" w:hAnsi="Gadugi" w:cs="Arial"/>
          <w:sz w:val="20"/>
        </w:rPr>
        <w:t>:__________________</w:t>
      </w:r>
    </w:p>
    <w:permEnd w:id="874119348"/>
    <w:p w14:paraId="38703F9E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14:paraId="45456F08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1516468607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1516468607"/>
    </w:p>
    <w:p w14:paraId="13C16F8F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724590725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724590725"/>
      <w:r w:rsidRPr="00C371DD">
        <w:rPr>
          <w:rFonts w:ascii="Gadugi" w:hAnsi="Gadugi" w:cs="Arial"/>
          <w:sz w:val="20"/>
          <w:lang w:val="en-US"/>
        </w:rPr>
        <w:t>N. Fax:</w:t>
      </w:r>
      <w:permStart w:id="1354107979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1354107979"/>
      <w:r w:rsidRPr="00C371DD">
        <w:rPr>
          <w:rFonts w:ascii="Gadugi" w:hAnsi="Gadugi" w:cs="Arial"/>
          <w:sz w:val="20"/>
          <w:lang w:val="en-US"/>
        </w:rPr>
        <w:t>email:</w:t>
      </w:r>
      <w:permStart w:id="1522540100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1522540100"/>
    </w:p>
    <w:p w14:paraId="7EE178C4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 NSO</w:t>
      </w:r>
      <w:permStart w:id="97473070" w:edGrp="everyone"/>
      <w:r w:rsidRPr="00C371DD">
        <w:rPr>
          <w:rFonts w:ascii="Gadugi" w:hAnsi="Gadugi" w:cs="Arial"/>
          <w:sz w:val="20"/>
        </w:rPr>
        <w:t xml:space="preserve"> :</w:t>
      </w:r>
      <w:ins w:id="1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97473070"/>
    </w:p>
    <w:p w14:paraId="2AE303C5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SOLLECITI : </w:t>
      </w:r>
      <w:permStart w:id="1894191944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894191944"/>
    </w:p>
    <w:p w14:paraId="62146D1D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294064846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294064846"/>
    </w:p>
    <w:p w14:paraId="44AAD57D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14:paraId="68CD0216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338694174" w:edGrp="everyone"/>
      <w:r w:rsidRPr="00C371DD">
        <w:rPr>
          <w:rFonts w:ascii="Arial" w:hAnsi="Arial" w:cs="Arial"/>
          <w:sz w:val="28"/>
          <w:szCs w:val="32"/>
        </w:rPr>
        <w:t>□</w:t>
      </w:r>
      <w:permEnd w:id="338694174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2139306858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14:paraId="1BD5F27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2139306858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14:paraId="79C47FD8" w14:textId="77777777"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14:paraId="328697AF" w14:textId="77777777" w:rsidTr="00CD5EE0">
        <w:trPr>
          <w:trHeight w:val="375"/>
        </w:trPr>
        <w:tc>
          <w:tcPr>
            <w:tcW w:w="5670" w:type="dxa"/>
            <w:shd w:val="clear" w:color="auto" w:fill="auto"/>
          </w:tcPr>
          <w:p w14:paraId="02698AE4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416486965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14:paraId="26020567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14:paraId="3695F938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416486965"/>
    </w:tbl>
    <w:p w14:paraId="7075F335" w14:textId="77777777"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14:paraId="780021E6" w14:textId="77777777"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E2D08" w14:textId="77777777" w:rsidR="00612E30" w:rsidRDefault="00612E30">
      <w:pPr>
        <w:spacing w:after="0" w:line="240" w:lineRule="auto"/>
      </w:pPr>
      <w:r>
        <w:separator/>
      </w:r>
    </w:p>
  </w:endnote>
  <w:endnote w:type="continuationSeparator" w:id="0">
    <w:p w14:paraId="4F767F3B" w14:textId="77777777" w:rsidR="00612E30" w:rsidRDefault="0061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6204B" w14:textId="77777777"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99599" w14:textId="77777777" w:rsidR="00612E30" w:rsidRDefault="00612E30">
      <w:pPr>
        <w:spacing w:after="0" w:line="240" w:lineRule="auto"/>
      </w:pPr>
      <w:r>
        <w:separator/>
      </w:r>
    </w:p>
  </w:footnote>
  <w:footnote w:type="continuationSeparator" w:id="0">
    <w:p w14:paraId="31A7DA09" w14:textId="77777777" w:rsidR="00612E30" w:rsidRDefault="00612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441171">
    <w:abstractNumId w:val="4"/>
  </w:num>
  <w:num w:numId="2" w16cid:durableId="312949954">
    <w:abstractNumId w:val="6"/>
  </w:num>
  <w:num w:numId="3" w16cid:durableId="529805393">
    <w:abstractNumId w:val="2"/>
  </w:num>
  <w:num w:numId="4" w16cid:durableId="288317500">
    <w:abstractNumId w:val="3"/>
  </w:num>
  <w:num w:numId="5" w16cid:durableId="1897617395">
    <w:abstractNumId w:val="5"/>
  </w:num>
  <w:num w:numId="6" w16cid:durableId="1923026593">
    <w:abstractNumId w:val="1"/>
  </w:num>
  <w:num w:numId="7" w16cid:durableId="14457347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ED"/>
    <w:rsid w:val="00006D46"/>
    <w:rsid w:val="000151C8"/>
    <w:rsid w:val="0002590A"/>
    <w:rsid w:val="0008209C"/>
    <w:rsid w:val="000D513A"/>
    <w:rsid w:val="0012088E"/>
    <w:rsid w:val="00141695"/>
    <w:rsid w:val="00150CA5"/>
    <w:rsid w:val="002638EC"/>
    <w:rsid w:val="002862BB"/>
    <w:rsid w:val="002A5299"/>
    <w:rsid w:val="002C357C"/>
    <w:rsid w:val="00304C4A"/>
    <w:rsid w:val="00323498"/>
    <w:rsid w:val="00364CF6"/>
    <w:rsid w:val="00380E3D"/>
    <w:rsid w:val="003963CE"/>
    <w:rsid w:val="00437191"/>
    <w:rsid w:val="0044239F"/>
    <w:rsid w:val="00445B97"/>
    <w:rsid w:val="00452DE3"/>
    <w:rsid w:val="00455F27"/>
    <w:rsid w:val="0048269E"/>
    <w:rsid w:val="00492691"/>
    <w:rsid w:val="004A4C24"/>
    <w:rsid w:val="00505E73"/>
    <w:rsid w:val="005414C2"/>
    <w:rsid w:val="0056064F"/>
    <w:rsid w:val="005A4D1C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7D7968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94377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85AF4"/>
    <w:rsid w:val="00DA0EE5"/>
    <w:rsid w:val="00DA6C8F"/>
    <w:rsid w:val="00E10782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  <w:rsid w:val="00FF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C513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56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Enrica Schiavo</cp:lastModifiedBy>
  <cp:revision>33</cp:revision>
  <cp:lastPrinted>2023-09-21T10:51:00Z</cp:lastPrinted>
  <dcterms:created xsi:type="dcterms:W3CDTF">2024-04-10T08:27:00Z</dcterms:created>
  <dcterms:modified xsi:type="dcterms:W3CDTF">2025-07-15T09:36:00Z</dcterms:modified>
  <dc:language>it-IT</dc:language>
</cp:coreProperties>
</file>